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F4BB" w14:textId="69EC7A83" w:rsidR="00731659" w:rsidRDefault="00731659" w:rsidP="002A218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Załącznik nr </w:t>
      </w:r>
      <w:r w:rsidR="00201C46">
        <w:rPr>
          <w:rFonts w:ascii="Arial" w:hAnsi="Arial" w:cs="Arial"/>
          <w:sz w:val="20"/>
          <w:szCs w:val="20"/>
        </w:rPr>
        <w:t xml:space="preserve">2 </w:t>
      </w:r>
      <w:r w:rsidR="002A2183">
        <w:rPr>
          <w:rFonts w:ascii="Arial" w:hAnsi="Arial" w:cs="Arial"/>
          <w:sz w:val="20"/>
          <w:szCs w:val="20"/>
        </w:rPr>
        <w:t xml:space="preserve">do </w:t>
      </w:r>
      <w:r w:rsidR="00201C46">
        <w:rPr>
          <w:rFonts w:ascii="Arial" w:hAnsi="Arial" w:cs="Arial"/>
          <w:sz w:val="20"/>
          <w:szCs w:val="20"/>
        </w:rPr>
        <w:t>Ogłoszenia</w:t>
      </w:r>
      <w:r w:rsidR="00AD1DB1">
        <w:rPr>
          <w:rFonts w:ascii="Arial" w:hAnsi="Arial" w:cs="Arial"/>
          <w:sz w:val="20"/>
          <w:szCs w:val="20"/>
        </w:rPr>
        <w:t xml:space="preserve"> </w:t>
      </w:r>
      <w:r w:rsidR="00AD1DB1" w:rsidRPr="00AD1DB1">
        <w:rPr>
          <w:rFonts w:ascii="Arial" w:hAnsi="Arial" w:cs="Arial"/>
          <w:sz w:val="20"/>
          <w:szCs w:val="20"/>
        </w:rPr>
        <w:t>w procedurze otwartej  nr WZ-SZP/360-244/2025</w:t>
      </w:r>
    </w:p>
    <w:p w14:paraId="034A7B62" w14:textId="77777777" w:rsidR="002A2183" w:rsidRDefault="002A2183" w:rsidP="002A218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B6C2316" w14:textId="77777777" w:rsidR="002A2183" w:rsidRDefault="002A2183" w:rsidP="002A218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E8ADD95" w14:textId="77777777" w:rsidR="002D1721" w:rsidRPr="003F05DB" w:rsidRDefault="007F5D45" w:rsidP="00B7657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05DB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10637EC4" w14:textId="3C350005" w:rsidR="007F5D45" w:rsidRPr="003F05DB" w:rsidRDefault="000F6243" w:rsidP="00B76574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3F05DB">
        <w:rPr>
          <w:rFonts w:ascii="Arial" w:hAnsi="Arial" w:cs="Arial"/>
          <w:sz w:val="18"/>
          <w:szCs w:val="18"/>
        </w:rPr>
        <w:t>P</w:t>
      </w:r>
      <w:r w:rsidR="007F5D45" w:rsidRPr="003F05DB">
        <w:rPr>
          <w:rFonts w:ascii="Arial" w:hAnsi="Arial" w:cs="Arial"/>
          <w:sz w:val="18"/>
          <w:szCs w:val="18"/>
        </w:rPr>
        <w:t>ieczęć</w:t>
      </w:r>
      <w:r>
        <w:rPr>
          <w:rFonts w:ascii="Arial" w:hAnsi="Arial" w:cs="Arial"/>
          <w:sz w:val="18"/>
          <w:szCs w:val="18"/>
        </w:rPr>
        <w:t xml:space="preserve"> </w:t>
      </w:r>
      <w:r w:rsidR="007F5D45" w:rsidRPr="003F05DB">
        <w:rPr>
          <w:rFonts w:ascii="Arial" w:hAnsi="Arial" w:cs="Arial"/>
          <w:sz w:val="18"/>
          <w:szCs w:val="18"/>
        </w:rPr>
        <w:t>firmowa Wykonawcy</w:t>
      </w:r>
    </w:p>
    <w:p w14:paraId="5402CC51" w14:textId="77777777" w:rsidR="007F5D45" w:rsidRPr="003F05DB" w:rsidRDefault="007F5D45" w:rsidP="00B76574">
      <w:pPr>
        <w:spacing w:line="360" w:lineRule="auto"/>
        <w:ind w:left="5664"/>
        <w:rPr>
          <w:rFonts w:ascii="Arial" w:hAnsi="Arial" w:cs="Arial"/>
          <w:b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Zamawiający:</w:t>
      </w:r>
    </w:p>
    <w:p w14:paraId="0A65123A" w14:textId="77777777" w:rsidR="007F5D45" w:rsidRPr="003F05DB" w:rsidRDefault="007F5D45" w:rsidP="00B76574">
      <w:pPr>
        <w:spacing w:line="360" w:lineRule="auto"/>
        <w:ind w:left="5664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Uniwersytet Warszawski</w:t>
      </w:r>
    </w:p>
    <w:p w14:paraId="6278E388" w14:textId="77777777" w:rsidR="007F5D45" w:rsidRPr="003F05DB" w:rsidRDefault="003F05DB" w:rsidP="00B76574">
      <w:pPr>
        <w:spacing w:line="360" w:lineRule="auto"/>
        <w:ind w:left="5664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Wydział</w:t>
      </w:r>
      <w:r w:rsidR="007F5D45" w:rsidRPr="003F05DB">
        <w:rPr>
          <w:rFonts w:ascii="Arial" w:hAnsi="Arial" w:cs="Arial"/>
          <w:sz w:val="24"/>
          <w:szCs w:val="24"/>
        </w:rPr>
        <w:t xml:space="preserve"> Zarządzania</w:t>
      </w:r>
    </w:p>
    <w:p w14:paraId="52BDB58B" w14:textId="4F0A8A21" w:rsidR="003D19D8" w:rsidRPr="003D19D8" w:rsidRDefault="007F5D45" w:rsidP="003D19D8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Nr postępowania:</w:t>
      </w:r>
      <w:r w:rsidRPr="003F05DB">
        <w:rPr>
          <w:rFonts w:ascii="Arial" w:hAnsi="Arial" w:cs="Arial"/>
          <w:sz w:val="24"/>
          <w:szCs w:val="24"/>
        </w:rPr>
        <w:t xml:space="preserve"> </w:t>
      </w:r>
      <w:r w:rsidR="003D19D8" w:rsidRPr="003D19D8">
        <w:rPr>
          <w:rFonts w:ascii="Arial" w:hAnsi="Arial" w:cs="Arial"/>
          <w:sz w:val="24"/>
          <w:szCs w:val="24"/>
        </w:rPr>
        <w:t>WZ-SZP/360-</w:t>
      </w:r>
      <w:r w:rsidR="00134E57">
        <w:rPr>
          <w:rFonts w:ascii="Arial" w:hAnsi="Arial" w:cs="Arial"/>
          <w:sz w:val="24"/>
          <w:szCs w:val="24"/>
        </w:rPr>
        <w:t>244</w:t>
      </w:r>
      <w:r w:rsidR="003D19D8" w:rsidRPr="003D19D8">
        <w:rPr>
          <w:rFonts w:ascii="Arial" w:hAnsi="Arial" w:cs="Arial"/>
          <w:sz w:val="24"/>
          <w:szCs w:val="24"/>
        </w:rPr>
        <w:t>/</w:t>
      </w:r>
      <w:r w:rsidR="00134E57" w:rsidRPr="003D19D8">
        <w:rPr>
          <w:rFonts w:ascii="Arial" w:hAnsi="Arial" w:cs="Arial"/>
          <w:sz w:val="24"/>
          <w:szCs w:val="24"/>
        </w:rPr>
        <w:t>202</w:t>
      </w:r>
      <w:r w:rsidR="00134E57">
        <w:rPr>
          <w:rFonts w:ascii="Arial" w:hAnsi="Arial" w:cs="Arial"/>
          <w:sz w:val="24"/>
          <w:szCs w:val="24"/>
        </w:rPr>
        <w:t>5</w:t>
      </w:r>
    </w:p>
    <w:p w14:paraId="52EA66DE" w14:textId="77777777" w:rsidR="007F5D45" w:rsidRPr="003F05DB" w:rsidRDefault="007F5D45" w:rsidP="00B7657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OFERTA</w:t>
      </w:r>
    </w:p>
    <w:p w14:paraId="05793688" w14:textId="77777777" w:rsidR="007F5D45" w:rsidRPr="003F05DB" w:rsidRDefault="007F5D45" w:rsidP="00B7657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F05DB">
        <w:rPr>
          <w:rFonts w:ascii="Arial" w:hAnsi="Arial" w:cs="Arial"/>
          <w:b/>
          <w:sz w:val="24"/>
          <w:szCs w:val="24"/>
        </w:rPr>
        <w:t>Wykonawca:</w:t>
      </w:r>
    </w:p>
    <w:p w14:paraId="162DB7C1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Nazwa………………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3F05DB">
        <w:rPr>
          <w:rFonts w:ascii="Arial" w:hAnsi="Arial" w:cs="Arial"/>
          <w:sz w:val="24"/>
          <w:szCs w:val="24"/>
        </w:rPr>
        <w:t>….</w:t>
      </w:r>
    </w:p>
    <w:p w14:paraId="72EF315D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Adres siedziby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  <w:r w:rsidR="004A1BF7">
        <w:rPr>
          <w:rFonts w:ascii="Arial" w:hAnsi="Arial" w:cs="Arial"/>
          <w:sz w:val="24"/>
          <w:szCs w:val="24"/>
        </w:rPr>
        <w:t>.</w:t>
      </w:r>
      <w:r w:rsidR="003F05DB">
        <w:rPr>
          <w:rFonts w:ascii="Arial" w:hAnsi="Arial" w:cs="Arial"/>
          <w:sz w:val="24"/>
          <w:szCs w:val="24"/>
        </w:rPr>
        <w:t>.</w:t>
      </w:r>
    </w:p>
    <w:p w14:paraId="5D45BD36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Adres poczty elektronicznej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14:paraId="5778A758" w14:textId="77777777" w:rsidR="007F5D45" w:rsidRPr="003F05DB" w:rsidRDefault="007F5D45" w:rsidP="00B76574">
      <w:pPr>
        <w:spacing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Numer telefonu</w:t>
      </w:r>
      <w:r w:rsidR="003F05DB">
        <w:rPr>
          <w:rFonts w:ascii="Arial" w:hAnsi="Arial" w:cs="Arial"/>
          <w:sz w:val="24"/>
          <w:szCs w:val="24"/>
        </w:rPr>
        <w:t>……………………………………………………………………….….</w:t>
      </w:r>
    </w:p>
    <w:p w14:paraId="4AB8B5EE" w14:textId="77777777" w:rsidR="007F5D45" w:rsidRPr="00864ED8" w:rsidRDefault="007F5D45" w:rsidP="00B76574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64ED8">
        <w:rPr>
          <w:rFonts w:ascii="Arial" w:hAnsi="Arial" w:cs="Arial"/>
          <w:sz w:val="24"/>
          <w:szCs w:val="24"/>
          <w:lang w:val="en-US"/>
        </w:rPr>
        <w:t>Nr KRS/CEiDG</w:t>
      </w:r>
      <w:r w:rsidR="004A1BF7">
        <w:rPr>
          <w:rFonts w:ascii="Arial" w:hAnsi="Arial" w:cs="Arial"/>
          <w:sz w:val="24"/>
          <w:szCs w:val="24"/>
          <w:lang w:val="en-US"/>
        </w:rPr>
        <w:t>……………………………………………………………………….....</w:t>
      </w:r>
      <w:r w:rsidR="003F05DB" w:rsidRPr="00864ED8">
        <w:rPr>
          <w:rFonts w:ascii="Arial" w:hAnsi="Arial" w:cs="Arial"/>
          <w:sz w:val="24"/>
          <w:szCs w:val="24"/>
          <w:lang w:val="en-US"/>
        </w:rPr>
        <w:t>.</w:t>
      </w:r>
    </w:p>
    <w:p w14:paraId="2B2858EF" w14:textId="77777777" w:rsidR="007F5D45" w:rsidRPr="00864ED8" w:rsidRDefault="007F5D45" w:rsidP="00B76574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64ED8">
        <w:rPr>
          <w:rFonts w:ascii="Arial" w:hAnsi="Arial" w:cs="Arial"/>
          <w:sz w:val="24"/>
          <w:szCs w:val="24"/>
          <w:lang w:val="en-US"/>
        </w:rPr>
        <w:t>NIP</w:t>
      </w:r>
      <w:r w:rsidR="003F05DB" w:rsidRPr="00864ED8">
        <w:rPr>
          <w:rFonts w:ascii="Arial" w:hAnsi="Arial" w:cs="Arial"/>
          <w:sz w:val="24"/>
          <w:szCs w:val="24"/>
          <w:lang w:val="en-US"/>
        </w:rPr>
        <w:t>………………………………….REGON………………………………………</w:t>
      </w:r>
      <w:r w:rsidR="004A1BF7">
        <w:rPr>
          <w:rFonts w:ascii="Arial" w:hAnsi="Arial" w:cs="Arial"/>
          <w:sz w:val="24"/>
          <w:szCs w:val="24"/>
          <w:lang w:val="en-US"/>
        </w:rPr>
        <w:t>…..</w:t>
      </w:r>
      <w:r w:rsidR="003F05DB" w:rsidRPr="00864ED8">
        <w:rPr>
          <w:rFonts w:ascii="Arial" w:hAnsi="Arial" w:cs="Arial"/>
          <w:sz w:val="24"/>
          <w:szCs w:val="24"/>
          <w:lang w:val="en-US"/>
        </w:rPr>
        <w:t>.</w:t>
      </w:r>
    </w:p>
    <w:p w14:paraId="45E88AC3" w14:textId="62EE8428" w:rsidR="007F5D45" w:rsidRPr="003F05DB" w:rsidRDefault="007F5D45" w:rsidP="00134E5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 xml:space="preserve">W odpowiedzi na Zaproszenie do złożenia oferty w </w:t>
      </w:r>
      <w:r w:rsidR="00134E57">
        <w:rPr>
          <w:rFonts w:ascii="Arial" w:hAnsi="Arial" w:cs="Arial"/>
          <w:sz w:val="24"/>
          <w:szCs w:val="24"/>
        </w:rPr>
        <w:t xml:space="preserve">procedurze otwartej </w:t>
      </w:r>
      <w:r w:rsidR="00134E57" w:rsidRPr="003F05DB">
        <w:rPr>
          <w:rFonts w:ascii="Arial" w:hAnsi="Arial" w:cs="Arial"/>
          <w:sz w:val="24"/>
          <w:szCs w:val="24"/>
        </w:rPr>
        <w:t>nr</w:t>
      </w:r>
      <w:r w:rsidR="00134E57">
        <w:rPr>
          <w:rFonts w:ascii="Arial" w:hAnsi="Arial" w:cs="Arial"/>
          <w:sz w:val="24"/>
          <w:szCs w:val="24"/>
        </w:rPr>
        <w:t> </w:t>
      </w:r>
      <w:r w:rsidR="00134E57" w:rsidRPr="003D19D8">
        <w:rPr>
          <w:rFonts w:ascii="Arial" w:hAnsi="Arial" w:cs="Arial"/>
          <w:sz w:val="24"/>
          <w:szCs w:val="24"/>
        </w:rPr>
        <w:t>WZ</w:t>
      </w:r>
      <w:r w:rsidR="00134E57">
        <w:rPr>
          <w:rFonts w:ascii="Arial" w:hAnsi="Arial" w:cs="Arial"/>
          <w:sz w:val="24"/>
          <w:szCs w:val="24"/>
        </w:rPr>
        <w:noBreakHyphen/>
      </w:r>
      <w:r w:rsidR="00134E57" w:rsidRPr="003D19D8">
        <w:rPr>
          <w:rFonts w:ascii="Arial" w:hAnsi="Arial" w:cs="Arial"/>
          <w:sz w:val="24"/>
          <w:szCs w:val="24"/>
        </w:rPr>
        <w:t>SZP/360-</w:t>
      </w:r>
      <w:r w:rsidR="00134E57">
        <w:rPr>
          <w:rFonts w:ascii="Arial" w:hAnsi="Arial" w:cs="Arial"/>
          <w:sz w:val="24"/>
          <w:szCs w:val="24"/>
        </w:rPr>
        <w:t>244</w:t>
      </w:r>
      <w:r w:rsidR="00134E57" w:rsidRPr="003D19D8">
        <w:rPr>
          <w:rFonts w:ascii="Arial" w:hAnsi="Arial" w:cs="Arial"/>
          <w:sz w:val="24"/>
          <w:szCs w:val="24"/>
        </w:rPr>
        <w:t>/202</w:t>
      </w:r>
      <w:r w:rsidR="00134E57">
        <w:rPr>
          <w:rFonts w:ascii="Arial" w:hAnsi="Arial" w:cs="Arial"/>
          <w:sz w:val="24"/>
          <w:szCs w:val="24"/>
        </w:rPr>
        <w:t xml:space="preserve">5 </w:t>
      </w:r>
      <w:r w:rsidRPr="003F05DB">
        <w:rPr>
          <w:rFonts w:ascii="Arial" w:hAnsi="Arial" w:cs="Arial"/>
          <w:sz w:val="24"/>
          <w:szCs w:val="24"/>
        </w:rPr>
        <w:t xml:space="preserve">na sukcesywną dostawę książek dla </w:t>
      </w:r>
      <w:r w:rsidR="003F05DB">
        <w:rPr>
          <w:rFonts w:ascii="Arial" w:hAnsi="Arial" w:cs="Arial"/>
          <w:sz w:val="24"/>
          <w:szCs w:val="24"/>
        </w:rPr>
        <w:t>B</w:t>
      </w:r>
      <w:r w:rsidRPr="003F05DB">
        <w:rPr>
          <w:rFonts w:ascii="Arial" w:hAnsi="Arial" w:cs="Arial"/>
          <w:sz w:val="24"/>
          <w:szCs w:val="24"/>
        </w:rPr>
        <w:t>iblioteki Wydziału Zarządzania Uniwersytetu Warszawskiego, składamy niniejszą ofertę</w:t>
      </w:r>
      <w:r w:rsidR="00813F59" w:rsidRPr="003F05DB">
        <w:rPr>
          <w:rFonts w:ascii="Arial" w:hAnsi="Arial" w:cs="Arial"/>
          <w:sz w:val="24"/>
          <w:szCs w:val="24"/>
        </w:rPr>
        <w:t xml:space="preserve"> – oferujemy realizację zamówienia zgodnie z wymaganiami Zamawiającego określonymi w</w:t>
      </w:r>
      <w:r w:rsidR="007828B7">
        <w:rPr>
          <w:rFonts w:ascii="Arial" w:hAnsi="Arial" w:cs="Arial"/>
          <w:sz w:val="24"/>
          <w:szCs w:val="24"/>
        </w:rPr>
        <w:t> </w:t>
      </w:r>
      <w:r w:rsidR="00134E57">
        <w:rPr>
          <w:rFonts w:ascii="Arial" w:hAnsi="Arial" w:cs="Arial"/>
          <w:sz w:val="24"/>
          <w:szCs w:val="24"/>
        </w:rPr>
        <w:t>Ogłoszeniu</w:t>
      </w:r>
      <w:r w:rsidR="00813F59" w:rsidRPr="003F05DB">
        <w:rPr>
          <w:rFonts w:ascii="Arial" w:hAnsi="Arial" w:cs="Arial"/>
          <w:sz w:val="24"/>
          <w:szCs w:val="24"/>
        </w:rPr>
        <w:t>.</w:t>
      </w:r>
    </w:p>
    <w:p w14:paraId="3EABD33B" w14:textId="4F70C1F4" w:rsidR="007C41A9" w:rsidRPr="00134E57" w:rsidRDefault="007C41A9" w:rsidP="00134E5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41A9">
        <w:rPr>
          <w:rFonts w:ascii="Arial" w:hAnsi="Arial" w:cs="Arial"/>
          <w:sz w:val="24"/>
          <w:szCs w:val="24"/>
        </w:rPr>
        <w:t xml:space="preserve">Oświadczamy, że zapoznaliśmy się z </w:t>
      </w:r>
      <w:r>
        <w:rPr>
          <w:rFonts w:ascii="Arial" w:hAnsi="Arial" w:cs="Arial"/>
          <w:sz w:val="24"/>
          <w:szCs w:val="24"/>
        </w:rPr>
        <w:t xml:space="preserve">zapisami </w:t>
      </w:r>
      <w:r w:rsidR="00134E57">
        <w:rPr>
          <w:rFonts w:ascii="Arial" w:hAnsi="Arial" w:cs="Arial"/>
          <w:sz w:val="24"/>
          <w:szCs w:val="24"/>
        </w:rPr>
        <w:t xml:space="preserve">Ogłoszenia </w:t>
      </w:r>
      <w:r>
        <w:rPr>
          <w:rFonts w:ascii="Arial" w:hAnsi="Arial" w:cs="Arial"/>
          <w:sz w:val="24"/>
          <w:szCs w:val="24"/>
        </w:rPr>
        <w:t xml:space="preserve"> </w:t>
      </w:r>
      <w:r w:rsidRPr="007C41A9">
        <w:rPr>
          <w:rFonts w:ascii="Arial" w:hAnsi="Arial" w:cs="Arial"/>
          <w:sz w:val="24"/>
          <w:szCs w:val="24"/>
        </w:rPr>
        <w:t>wra</w:t>
      </w:r>
      <w:r w:rsidRPr="00134E57">
        <w:rPr>
          <w:rFonts w:ascii="Arial" w:hAnsi="Arial" w:cs="Arial"/>
          <w:sz w:val="24"/>
          <w:szCs w:val="24"/>
        </w:rPr>
        <w:t xml:space="preserve">z </w:t>
      </w:r>
      <w:r w:rsidR="00134E57">
        <w:rPr>
          <w:rFonts w:ascii="Arial" w:hAnsi="Arial" w:cs="Arial"/>
          <w:sz w:val="24"/>
          <w:szCs w:val="24"/>
        </w:rPr>
        <w:t xml:space="preserve"> z </w:t>
      </w:r>
      <w:r w:rsidRPr="00134E57">
        <w:rPr>
          <w:rFonts w:ascii="Arial" w:hAnsi="Arial" w:cs="Arial"/>
          <w:sz w:val="24"/>
          <w:szCs w:val="24"/>
        </w:rPr>
        <w:t xml:space="preserve">załącznikami. Nie wnosimy żadnych zastrzeżeń i uzyskaliśmy wszelkie informacje konieczne do złożenia oferty. </w:t>
      </w:r>
    </w:p>
    <w:p w14:paraId="60D3483C" w14:textId="77777777" w:rsidR="007C41A9" w:rsidRPr="007C41A9" w:rsidRDefault="007C41A9" w:rsidP="00134E5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41A9">
        <w:rPr>
          <w:rFonts w:ascii="Arial" w:hAnsi="Arial" w:cs="Arial"/>
          <w:sz w:val="24"/>
          <w:szCs w:val="24"/>
        </w:rPr>
        <w:t>Oświadczamy, iż zapoznaliśmy się z zakresem przedmiotu zamówienia.</w:t>
      </w:r>
    </w:p>
    <w:p w14:paraId="6F4E053B" w14:textId="0EF561B9" w:rsidR="007C41A9" w:rsidRPr="00134E57" w:rsidRDefault="007C41A9" w:rsidP="00134E5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41A9">
        <w:rPr>
          <w:rFonts w:ascii="Arial" w:hAnsi="Arial" w:cs="Arial"/>
          <w:sz w:val="24"/>
          <w:szCs w:val="24"/>
        </w:rPr>
        <w:t xml:space="preserve">Oświadczamy, że wzór umowy stanowiący załącznik nr </w:t>
      </w:r>
      <w:r w:rsidR="00E172FB">
        <w:rPr>
          <w:rFonts w:ascii="Arial" w:hAnsi="Arial" w:cs="Arial"/>
          <w:sz w:val="24"/>
          <w:szCs w:val="24"/>
        </w:rPr>
        <w:t>3</w:t>
      </w:r>
      <w:r w:rsidR="00E172FB" w:rsidRPr="007C41A9">
        <w:rPr>
          <w:rFonts w:ascii="Arial" w:hAnsi="Arial" w:cs="Arial"/>
          <w:sz w:val="24"/>
          <w:szCs w:val="24"/>
        </w:rPr>
        <w:t xml:space="preserve"> </w:t>
      </w:r>
      <w:r w:rsidRPr="007C41A9">
        <w:rPr>
          <w:rFonts w:ascii="Arial" w:hAnsi="Arial" w:cs="Arial"/>
          <w:sz w:val="24"/>
          <w:szCs w:val="24"/>
        </w:rPr>
        <w:t xml:space="preserve">do </w:t>
      </w:r>
      <w:r w:rsidR="00134E57">
        <w:rPr>
          <w:rFonts w:ascii="Arial" w:hAnsi="Arial" w:cs="Arial"/>
          <w:sz w:val="24"/>
          <w:szCs w:val="24"/>
        </w:rPr>
        <w:t>Ogłoszenia</w:t>
      </w:r>
      <w:r w:rsidRPr="007C41A9">
        <w:rPr>
          <w:rFonts w:ascii="Arial" w:hAnsi="Arial" w:cs="Arial"/>
          <w:sz w:val="24"/>
          <w:szCs w:val="24"/>
        </w:rPr>
        <w:t xml:space="preserve"> został przez nas w całości zaakceptowany i zobowiązujemy się, w</w:t>
      </w:r>
      <w:r w:rsidR="007828B7">
        <w:rPr>
          <w:rFonts w:ascii="Arial" w:hAnsi="Arial" w:cs="Arial"/>
          <w:sz w:val="24"/>
          <w:szCs w:val="24"/>
        </w:rPr>
        <w:t> </w:t>
      </w:r>
      <w:r w:rsidRPr="007C41A9">
        <w:rPr>
          <w:rFonts w:ascii="Arial" w:hAnsi="Arial" w:cs="Arial"/>
          <w:sz w:val="24"/>
          <w:szCs w:val="24"/>
        </w:rPr>
        <w:t xml:space="preserve">przypadku wyboru </w:t>
      </w:r>
      <w:r w:rsidRPr="007C41A9">
        <w:rPr>
          <w:rFonts w:ascii="Arial" w:hAnsi="Arial" w:cs="Arial"/>
          <w:sz w:val="24"/>
          <w:szCs w:val="24"/>
        </w:rPr>
        <w:lastRenderedPageBreak/>
        <w:t>naszej oferty, do zawarcia umowy na tych warunka</w:t>
      </w:r>
      <w:r w:rsidR="0074369F">
        <w:rPr>
          <w:rFonts w:ascii="Arial" w:hAnsi="Arial" w:cs="Arial"/>
          <w:sz w:val="24"/>
          <w:szCs w:val="24"/>
        </w:rPr>
        <w:t>ch</w:t>
      </w:r>
      <w:r w:rsidR="00134E57">
        <w:rPr>
          <w:rFonts w:ascii="Arial" w:hAnsi="Arial" w:cs="Arial"/>
          <w:sz w:val="24"/>
          <w:szCs w:val="24"/>
        </w:rPr>
        <w:t xml:space="preserve"> </w:t>
      </w:r>
      <w:r w:rsidRPr="00134E57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1F2B9994" w14:textId="77777777" w:rsidR="00F15EE8" w:rsidRDefault="00813F59" w:rsidP="002A218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Oświadczamy, że</w:t>
      </w:r>
      <w:r w:rsidR="00F15EE8">
        <w:rPr>
          <w:rFonts w:ascii="Arial" w:hAnsi="Arial" w:cs="Arial"/>
          <w:sz w:val="24"/>
          <w:szCs w:val="24"/>
        </w:rPr>
        <w:t>:</w:t>
      </w:r>
    </w:p>
    <w:p w14:paraId="66AF8107" w14:textId="3135FED0" w:rsidR="00813F59" w:rsidRDefault="00813F59" w:rsidP="002A21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2183">
        <w:rPr>
          <w:rFonts w:ascii="Arial" w:hAnsi="Arial" w:cs="Arial"/>
          <w:sz w:val="24"/>
          <w:szCs w:val="24"/>
        </w:rPr>
        <w:t>spełniamy</w:t>
      </w:r>
      <w:r w:rsidR="00442534">
        <w:rPr>
          <w:rFonts w:ascii="Arial" w:hAnsi="Arial" w:cs="Arial"/>
          <w:i/>
          <w:sz w:val="24"/>
          <w:szCs w:val="24"/>
        </w:rPr>
        <w:t xml:space="preserve"> </w:t>
      </w:r>
      <w:r w:rsidRPr="003F05DB">
        <w:rPr>
          <w:rFonts w:ascii="Arial" w:hAnsi="Arial" w:cs="Arial"/>
          <w:sz w:val="24"/>
          <w:szCs w:val="24"/>
        </w:rPr>
        <w:t>postawiony przez Zamawiającego warunek posiadania</w:t>
      </w:r>
      <w:r w:rsidR="00442534">
        <w:rPr>
          <w:rFonts w:ascii="Arial" w:hAnsi="Arial" w:cs="Arial"/>
          <w:sz w:val="24"/>
          <w:szCs w:val="24"/>
        </w:rPr>
        <w:t xml:space="preserve"> minimum </w:t>
      </w:r>
      <w:r w:rsidR="004A1BF7">
        <w:rPr>
          <w:rFonts w:ascii="Arial" w:hAnsi="Arial" w:cs="Arial"/>
          <w:sz w:val="24"/>
          <w:szCs w:val="24"/>
        </w:rPr>
        <w:t>12-miesięcznego</w:t>
      </w:r>
      <w:r w:rsidR="002A2183">
        <w:rPr>
          <w:rFonts w:ascii="Arial" w:hAnsi="Arial" w:cs="Arial"/>
          <w:sz w:val="24"/>
          <w:szCs w:val="24"/>
        </w:rPr>
        <w:t xml:space="preserve"> </w:t>
      </w:r>
      <w:r w:rsidRPr="003F05DB">
        <w:rPr>
          <w:rFonts w:ascii="Arial" w:hAnsi="Arial" w:cs="Arial"/>
          <w:sz w:val="24"/>
          <w:szCs w:val="24"/>
        </w:rPr>
        <w:t>doświadczenia w sprzedaży książek</w:t>
      </w:r>
      <w:r w:rsidR="002A2183">
        <w:rPr>
          <w:rFonts w:ascii="Arial" w:hAnsi="Arial" w:cs="Arial"/>
          <w:sz w:val="24"/>
          <w:szCs w:val="24"/>
        </w:rPr>
        <w:t xml:space="preserve"> </w:t>
      </w:r>
      <w:r w:rsidRPr="003F05DB">
        <w:rPr>
          <w:rFonts w:ascii="Arial" w:hAnsi="Arial" w:cs="Arial"/>
          <w:sz w:val="24"/>
          <w:szCs w:val="24"/>
        </w:rPr>
        <w:t>na rynku polskim.</w:t>
      </w:r>
    </w:p>
    <w:p w14:paraId="75F5E792" w14:textId="33AD3C7E" w:rsidR="008925A9" w:rsidRDefault="00F15EE8" w:rsidP="003D19D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5EE8">
        <w:rPr>
          <w:rFonts w:ascii="Arial" w:hAnsi="Arial" w:cs="Arial"/>
          <w:sz w:val="24"/>
          <w:szCs w:val="24"/>
        </w:rPr>
        <w:t xml:space="preserve">nie zachodzą w stosunku do </w:t>
      </w:r>
      <w:r w:rsidR="002A2183">
        <w:rPr>
          <w:rFonts w:ascii="Arial" w:hAnsi="Arial" w:cs="Arial"/>
          <w:sz w:val="24"/>
          <w:szCs w:val="24"/>
        </w:rPr>
        <w:t>nas</w:t>
      </w:r>
      <w:r w:rsidRPr="00F15EE8">
        <w:rPr>
          <w:rFonts w:ascii="Arial" w:hAnsi="Arial" w:cs="Arial"/>
          <w:sz w:val="24"/>
          <w:szCs w:val="24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202</w:t>
      </w:r>
      <w:r w:rsidR="008C2789">
        <w:rPr>
          <w:rFonts w:ascii="Arial" w:hAnsi="Arial" w:cs="Arial"/>
          <w:sz w:val="24"/>
          <w:szCs w:val="24"/>
        </w:rPr>
        <w:t>5</w:t>
      </w:r>
      <w:r w:rsidRPr="00F15EE8">
        <w:rPr>
          <w:rFonts w:ascii="Arial" w:hAnsi="Arial" w:cs="Arial"/>
          <w:sz w:val="24"/>
          <w:szCs w:val="24"/>
        </w:rPr>
        <w:t xml:space="preserve"> poz. </w:t>
      </w:r>
      <w:r w:rsidR="001A5FB6">
        <w:rPr>
          <w:rFonts w:ascii="Arial" w:hAnsi="Arial" w:cs="Arial"/>
          <w:sz w:val="24"/>
          <w:szCs w:val="24"/>
        </w:rPr>
        <w:t>5</w:t>
      </w:r>
      <w:r w:rsidR="008C2789">
        <w:rPr>
          <w:rFonts w:ascii="Arial" w:hAnsi="Arial" w:cs="Arial"/>
          <w:sz w:val="24"/>
          <w:szCs w:val="24"/>
        </w:rPr>
        <w:t>14</w:t>
      </w:r>
      <w:r w:rsidRPr="00F15EE8">
        <w:rPr>
          <w:rFonts w:ascii="Arial" w:hAnsi="Arial" w:cs="Arial"/>
          <w:sz w:val="24"/>
          <w:szCs w:val="24"/>
        </w:rPr>
        <w:t>) .</w:t>
      </w:r>
    </w:p>
    <w:p w14:paraId="75C1B9CE" w14:textId="77777777" w:rsidR="003D19D8" w:rsidRPr="003D19D8" w:rsidRDefault="003D19D8" w:rsidP="003D19D8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021816" w14:textId="77777777" w:rsidR="008925A9" w:rsidRPr="003D19D8" w:rsidRDefault="00813F59" w:rsidP="008925A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86373">
        <w:rPr>
          <w:rFonts w:ascii="Arial" w:hAnsi="Arial" w:cs="Arial"/>
          <w:sz w:val="24"/>
          <w:szCs w:val="24"/>
        </w:rPr>
        <w:t xml:space="preserve">Oferujemy realizację </w:t>
      </w:r>
      <w:r w:rsidRPr="000F6243">
        <w:rPr>
          <w:rFonts w:ascii="Arial" w:hAnsi="Arial" w:cs="Arial"/>
          <w:b/>
          <w:sz w:val="24"/>
          <w:szCs w:val="24"/>
        </w:rPr>
        <w:t>części I zamówienia</w:t>
      </w:r>
      <w:r w:rsidRPr="003F05DB">
        <w:rPr>
          <w:rFonts w:ascii="Arial" w:hAnsi="Arial" w:cs="Arial"/>
          <w:sz w:val="24"/>
          <w:szCs w:val="24"/>
        </w:rPr>
        <w:t xml:space="preserve"> – </w:t>
      </w:r>
      <w:r w:rsidRPr="003D19D8">
        <w:rPr>
          <w:rFonts w:ascii="Arial" w:hAnsi="Arial" w:cs="Arial"/>
          <w:b/>
          <w:sz w:val="24"/>
          <w:szCs w:val="24"/>
        </w:rPr>
        <w:t>dostawę książek naukowych</w:t>
      </w:r>
      <w:r w:rsidRPr="003F05DB">
        <w:rPr>
          <w:rFonts w:ascii="Arial" w:hAnsi="Arial" w:cs="Arial"/>
          <w:sz w:val="24"/>
          <w:szCs w:val="24"/>
        </w:rPr>
        <w:t xml:space="preserve"> </w:t>
      </w:r>
      <w:r w:rsidRPr="003D19D8">
        <w:rPr>
          <w:rFonts w:ascii="Arial" w:hAnsi="Arial" w:cs="Arial"/>
          <w:b/>
          <w:sz w:val="24"/>
          <w:szCs w:val="24"/>
        </w:rPr>
        <w:t>wydawców krajo</w:t>
      </w:r>
      <w:r w:rsidR="002A2183" w:rsidRPr="003D19D8">
        <w:rPr>
          <w:rFonts w:ascii="Arial" w:hAnsi="Arial" w:cs="Arial"/>
          <w:b/>
          <w:sz w:val="24"/>
          <w:szCs w:val="24"/>
        </w:rPr>
        <w:t>wych</w:t>
      </w:r>
      <w:r w:rsidR="002A2183">
        <w:rPr>
          <w:rFonts w:ascii="Arial" w:hAnsi="Arial" w:cs="Arial"/>
          <w:sz w:val="24"/>
          <w:szCs w:val="24"/>
        </w:rPr>
        <w:t xml:space="preserve"> na następujących warunkach</w:t>
      </w:r>
      <w:r w:rsidRPr="003F05DB">
        <w:rPr>
          <w:rFonts w:ascii="Arial" w:hAnsi="Arial" w:cs="Arial"/>
          <w:sz w:val="24"/>
          <w:szCs w:val="24"/>
        </w:rPr>
        <w:t>:</w:t>
      </w:r>
    </w:p>
    <w:p w14:paraId="0C94E0B2" w14:textId="72A45B6E" w:rsidR="002A2183" w:rsidRPr="000E5EE3" w:rsidRDefault="008925A9" w:rsidP="004A1E5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5EE3">
        <w:rPr>
          <w:rFonts w:ascii="Arial" w:hAnsi="Arial" w:cs="Arial"/>
          <w:sz w:val="24"/>
          <w:szCs w:val="24"/>
        </w:rPr>
        <w:t>r</w:t>
      </w:r>
      <w:r w:rsidR="00813F59" w:rsidRPr="000E5EE3">
        <w:rPr>
          <w:rFonts w:ascii="Arial" w:hAnsi="Arial" w:cs="Arial"/>
          <w:sz w:val="24"/>
          <w:szCs w:val="24"/>
        </w:rPr>
        <w:t xml:space="preserve">abat na książki </w:t>
      </w:r>
      <w:r w:rsidR="000E5EE3" w:rsidRPr="000E5EE3">
        <w:rPr>
          <w:rFonts w:ascii="Arial" w:hAnsi="Arial" w:cs="Arial"/>
          <w:sz w:val="24"/>
          <w:szCs w:val="24"/>
        </w:rPr>
        <w:t>nowe</w:t>
      </w:r>
      <w:r w:rsidR="000C5DE8">
        <w:rPr>
          <w:rFonts w:ascii="Arial" w:hAnsi="Arial" w:cs="Arial"/>
          <w:sz w:val="24"/>
          <w:szCs w:val="24"/>
        </w:rPr>
        <w:t xml:space="preserve"> </w:t>
      </w:r>
      <w:r w:rsidR="00813F59" w:rsidRPr="000E5EE3">
        <w:rPr>
          <w:rFonts w:ascii="Arial" w:hAnsi="Arial" w:cs="Arial"/>
          <w:sz w:val="24"/>
          <w:szCs w:val="24"/>
        </w:rPr>
        <w:t>wynoszący</w:t>
      </w:r>
      <w:r w:rsidRPr="000E5EE3">
        <w:rPr>
          <w:rFonts w:ascii="Arial" w:hAnsi="Arial" w:cs="Arial"/>
          <w:sz w:val="24"/>
          <w:szCs w:val="24"/>
        </w:rPr>
        <w:t xml:space="preserve"> </w:t>
      </w:r>
      <w:r w:rsidR="00813F59" w:rsidRPr="000E5EE3">
        <w:rPr>
          <w:rFonts w:ascii="Arial" w:hAnsi="Arial" w:cs="Arial"/>
          <w:sz w:val="24"/>
          <w:szCs w:val="24"/>
        </w:rPr>
        <w:t>…..</w:t>
      </w:r>
      <w:r w:rsidRPr="000E5EE3">
        <w:rPr>
          <w:rFonts w:ascii="Arial" w:hAnsi="Arial" w:cs="Arial"/>
          <w:sz w:val="24"/>
          <w:szCs w:val="24"/>
        </w:rPr>
        <w:t xml:space="preserve"> </w:t>
      </w:r>
      <w:r w:rsidR="00813F59" w:rsidRPr="000E5EE3">
        <w:rPr>
          <w:rFonts w:ascii="Arial" w:hAnsi="Arial" w:cs="Arial"/>
          <w:sz w:val="24"/>
          <w:szCs w:val="24"/>
        </w:rPr>
        <w:t>%</w:t>
      </w:r>
      <w:r w:rsidR="000C5DE8">
        <w:rPr>
          <w:rFonts w:ascii="Arial" w:hAnsi="Arial" w:cs="Arial"/>
          <w:sz w:val="24"/>
          <w:szCs w:val="24"/>
        </w:rPr>
        <w:t xml:space="preserve"> </w:t>
      </w:r>
      <w:bookmarkStart w:id="0" w:name="_Hlk216046281"/>
      <w:r w:rsidR="000C5DE8">
        <w:rPr>
          <w:rFonts w:ascii="Arial" w:hAnsi="Arial" w:cs="Arial"/>
          <w:sz w:val="24"/>
          <w:szCs w:val="24"/>
        </w:rPr>
        <w:t>naliczane</w:t>
      </w:r>
      <w:r w:rsidR="00813F59" w:rsidRPr="000E5EE3">
        <w:rPr>
          <w:rFonts w:ascii="Arial" w:hAnsi="Arial" w:cs="Arial"/>
          <w:sz w:val="24"/>
          <w:szCs w:val="24"/>
        </w:rPr>
        <w:t xml:space="preserve"> od </w:t>
      </w:r>
      <w:r w:rsidR="000E5EE3" w:rsidRPr="000E5EE3">
        <w:rPr>
          <w:rFonts w:ascii="Arial" w:hAnsi="Arial" w:cs="Arial"/>
          <w:sz w:val="24"/>
          <w:szCs w:val="24"/>
        </w:rPr>
        <w:t xml:space="preserve"> ceny katalogowej publikacji (ceny brutto) podanej na oficjalnej stronie internetowej wydawcy</w:t>
      </w:r>
      <w:r w:rsidR="000C5DE8">
        <w:rPr>
          <w:rFonts w:ascii="Arial" w:hAnsi="Arial" w:cs="Arial"/>
          <w:sz w:val="24"/>
          <w:szCs w:val="24"/>
        </w:rPr>
        <w:t>.</w:t>
      </w:r>
      <w:r w:rsidR="000E5EE3" w:rsidRPr="000E5EE3"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467CC4A3" w14:textId="2A4D4D89" w:rsidR="003F05DB" w:rsidRPr="002A2183" w:rsidRDefault="00750D9C" w:rsidP="002A21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2183">
        <w:rPr>
          <w:rFonts w:ascii="Arial" w:hAnsi="Arial" w:cs="Arial"/>
          <w:sz w:val="24"/>
          <w:szCs w:val="24"/>
        </w:rPr>
        <w:t xml:space="preserve">marża na książki antykwaryczne wynosząca ….. % </w:t>
      </w:r>
      <w:r w:rsidR="00443F3A">
        <w:rPr>
          <w:rFonts w:ascii="Arial" w:hAnsi="Arial" w:cs="Arial"/>
          <w:sz w:val="24"/>
          <w:szCs w:val="24"/>
        </w:rPr>
        <w:t xml:space="preserve">doliczona </w:t>
      </w:r>
      <w:r w:rsidR="000B6C06" w:rsidRPr="002A2183">
        <w:rPr>
          <w:rFonts w:ascii="Arial" w:hAnsi="Arial" w:cs="Arial"/>
          <w:sz w:val="24"/>
          <w:szCs w:val="24"/>
        </w:rPr>
        <w:t xml:space="preserve">przez Wykonawcę </w:t>
      </w:r>
      <w:r w:rsidR="00AE21E2">
        <w:rPr>
          <w:rFonts w:ascii="Arial" w:hAnsi="Arial" w:cs="Arial"/>
          <w:sz w:val="24"/>
          <w:szCs w:val="24"/>
        </w:rPr>
        <w:t>do</w:t>
      </w:r>
      <w:r w:rsidRPr="002A2183">
        <w:rPr>
          <w:rFonts w:ascii="Arial" w:hAnsi="Arial" w:cs="Arial"/>
          <w:sz w:val="24"/>
          <w:szCs w:val="24"/>
        </w:rPr>
        <w:t xml:space="preserve"> ceny zakupu </w:t>
      </w:r>
      <w:r w:rsidR="00FB0390" w:rsidRPr="002A2183">
        <w:rPr>
          <w:rFonts w:ascii="Arial" w:hAnsi="Arial" w:cs="Arial"/>
          <w:sz w:val="24"/>
          <w:szCs w:val="24"/>
        </w:rPr>
        <w:t>każdej książki.</w:t>
      </w:r>
    </w:p>
    <w:p w14:paraId="3B906EFE" w14:textId="7C4041AF" w:rsidR="00813F59" w:rsidRPr="003F05DB" w:rsidRDefault="003F05DB" w:rsidP="002A21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13F59" w:rsidRPr="003F05DB">
        <w:rPr>
          <w:rFonts w:ascii="Arial" w:hAnsi="Arial" w:cs="Arial"/>
          <w:sz w:val="24"/>
          <w:szCs w:val="24"/>
        </w:rPr>
        <w:t>ermin dostawy książek i wymiany def</w:t>
      </w:r>
      <w:r w:rsidR="002A0D8A">
        <w:rPr>
          <w:rFonts w:ascii="Arial" w:hAnsi="Arial" w:cs="Arial"/>
          <w:sz w:val="24"/>
          <w:szCs w:val="24"/>
        </w:rPr>
        <w:t>ektów wynoszący ……… dni roboczych</w:t>
      </w:r>
      <w:r w:rsidR="000C5DE8">
        <w:rPr>
          <w:rFonts w:ascii="Arial" w:hAnsi="Arial" w:cs="Arial"/>
          <w:sz w:val="24"/>
          <w:szCs w:val="24"/>
        </w:rPr>
        <w:t>.</w:t>
      </w:r>
      <w:r w:rsidR="000C574B">
        <w:rPr>
          <w:rFonts w:ascii="Arial" w:hAnsi="Arial" w:cs="Arial"/>
          <w:sz w:val="24"/>
          <w:szCs w:val="24"/>
        </w:rPr>
        <w:t>*</w:t>
      </w:r>
    </w:p>
    <w:p w14:paraId="2EFECE95" w14:textId="77777777" w:rsidR="002A0D8A" w:rsidRPr="002A0D8A" w:rsidRDefault="002A0D8A" w:rsidP="002A0D8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047E879" w14:textId="77777777" w:rsidR="002A2183" w:rsidRDefault="002A2183" w:rsidP="002A218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86373">
        <w:rPr>
          <w:rFonts w:ascii="Arial" w:hAnsi="Arial" w:cs="Arial"/>
          <w:sz w:val="24"/>
          <w:szCs w:val="24"/>
        </w:rPr>
        <w:t xml:space="preserve">Oferujemy realizację </w:t>
      </w:r>
      <w:r w:rsidRPr="000F6243">
        <w:rPr>
          <w:rFonts w:ascii="Arial" w:hAnsi="Arial" w:cs="Arial"/>
          <w:b/>
          <w:sz w:val="24"/>
          <w:szCs w:val="24"/>
        </w:rPr>
        <w:t xml:space="preserve">części </w:t>
      </w:r>
      <w:r>
        <w:rPr>
          <w:rFonts w:ascii="Arial" w:hAnsi="Arial" w:cs="Arial"/>
          <w:b/>
          <w:sz w:val="24"/>
          <w:szCs w:val="24"/>
        </w:rPr>
        <w:t>I</w:t>
      </w:r>
      <w:r w:rsidRPr="000F6243">
        <w:rPr>
          <w:rFonts w:ascii="Arial" w:hAnsi="Arial" w:cs="Arial"/>
          <w:b/>
          <w:sz w:val="24"/>
          <w:szCs w:val="24"/>
        </w:rPr>
        <w:t>I zamówienia</w:t>
      </w:r>
      <w:r w:rsidRPr="003F05DB">
        <w:rPr>
          <w:rFonts w:ascii="Arial" w:hAnsi="Arial" w:cs="Arial"/>
          <w:sz w:val="24"/>
          <w:szCs w:val="24"/>
        </w:rPr>
        <w:t xml:space="preserve"> – </w:t>
      </w:r>
      <w:r w:rsidRPr="003D19D8">
        <w:rPr>
          <w:rFonts w:ascii="Arial" w:hAnsi="Arial" w:cs="Arial"/>
          <w:b/>
          <w:sz w:val="24"/>
          <w:szCs w:val="24"/>
        </w:rPr>
        <w:t>dostawę książek naukowych wydawców zagranicznych</w:t>
      </w:r>
      <w:r>
        <w:rPr>
          <w:rFonts w:ascii="Arial" w:hAnsi="Arial" w:cs="Arial"/>
          <w:sz w:val="24"/>
          <w:szCs w:val="24"/>
        </w:rPr>
        <w:t xml:space="preserve"> na następujących warunkach</w:t>
      </w:r>
      <w:r w:rsidRPr="003F05DB">
        <w:rPr>
          <w:rFonts w:ascii="Arial" w:hAnsi="Arial" w:cs="Arial"/>
          <w:sz w:val="24"/>
          <w:szCs w:val="24"/>
        </w:rPr>
        <w:t>:</w:t>
      </w:r>
    </w:p>
    <w:p w14:paraId="61AE223A" w14:textId="77777777" w:rsidR="002A2183" w:rsidRPr="008925A9" w:rsidRDefault="002A2183" w:rsidP="002A21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4FB4EE" w14:textId="6487A2B6" w:rsidR="000C5DE8" w:rsidRDefault="002A2183" w:rsidP="00DE38A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5DE8">
        <w:rPr>
          <w:rFonts w:ascii="Arial" w:hAnsi="Arial" w:cs="Arial"/>
          <w:sz w:val="24"/>
          <w:szCs w:val="24"/>
        </w:rPr>
        <w:t xml:space="preserve">rabat na książki </w:t>
      </w:r>
      <w:r w:rsidR="000C5DE8" w:rsidRPr="000C5DE8">
        <w:rPr>
          <w:rFonts w:ascii="Arial" w:hAnsi="Arial" w:cs="Arial"/>
          <w:sz w:val="24"/>
          <w:szCs w:val="24"/>
        </w:rPr>
        <w:t>nowe wynoszący</w:t>
      </w:r>
      <w:r w:rsidRPr="000C5DE8">
        <w:rPr>
          <w:rFonts w:ascii="Arial" w:hAnsi="Arial" w:cs="Arial"/>
          <w:sz w:val="24"/>
          <w:szCs w:val="24"/>
        </w:rPr>
        <w:t xml:space="preserve"> ….. % </w:t>
      </w:r>
      <w:r w:rsidR="000C5DE8" w:rsidRPr="000C5DE8">
        <w:rPr>
          <w:rFonts w:ascii="Arial" w:hAnsi="Arial" w:cs="Arial"/>
          <w:sz w:val="24"/>
          <w:szCs w:val="24"/>
        </w:rPr>
        <w:t>naliczan</w:t>
      </w:r>
      <w:r w:rsidR="000C5DE8">
        <w:rPr>
          <w:rFonts w:ascii="Arial" w:hAnsi="Arial" w:cs="Arial"/>
          <w:sz w:val="24"/>
          <w:szCs w:val="24"/>
        </w:rPr>
        <w:t>e</w:t>
      </w:r>
      <w:r w:rsidR="000C5DE8" w:rsidRPr="000C5DE8">
        <w:rPr>
          <w:rFonts w:ascii="Arial" w:hAnsi="Arial" w:cs="Arial"/>
          <w:sz w:val="24"/>
          <w:szCs w:val="24"/>
        </w:rPr>
        <w:t xml:space="preserve"> od ceny katalogowej publikacji (ceny brutto) podanej na oficjalnej stronie internetowej wydawcy</w:t>
      </w:r>
      <w:r w:rsidR="00AB047D">
        <w:rPr>
          <w:rFonts w:ascii="Arial" w:hAnsi="Arial" w:cs="Arial"/>
          <w:sz w:val="24"/>
          <w:szCs w:val="24"/>
        </w:rPr>
        <w:t>*</w:t>
      </w:r>
      <w:r w:rsidR="000C574B">
        <w:rPr>
          <w:rFonts w:ascii="Arial" w:hAnsi="Arial" w:cs="Arial"/>
          <w:sz w:val="24"/>
          <w:szCs w:val="24"/>
        </w:rPr>
        <w:t>*</w:t>
      </w:r>
      <w:r w:rsidR="000C5DE8" w:rsidRPr="000C5DE8">
        <w:rPr>
          <w:rFonts w:ascii="Arial" w:hAnsi="Arial" w:cs="Arial"/>
          <w:sz w:val="24"/>
          <w:szCs w:val="24"/>
        </w:rPr>
        <w:t>.</w:t>
      </w:r>
    </w:p>
    <w:p w14:paraId="114B7AFE" w14:textId="2960A901" w:rsidR="002A2183" w:rsidRPr="000C5DE8" w:rsidRDefault="002A2183" w:rsidP="00DE38A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5DE8">
        <w:rPr>
          <w:rFonts w:ascii="Arial" w:hAnsi="Arial" w:cs="Arial"/>
          <w:sz w:val="24"/>
          <w:szCs w:val="24"/>
        </w:rPr>
        <w:t>marża na książki antykwaryczne wynosząca ….. % od ceny zakupu przez Wykonawcę każdej książki</w:t>
      </w:r>
      <w:r w:rsidR="000C574B">
        <w:rPr>
          <w:rFonts w:ascii="Arial" w:hAnsi="Arial" w:cs="Arial"/>
          <w:sz w:val="24"/>
          <w:szCs w:val="24"/>
        </w:rPr>
        <w:t>*</w:t>
      </w:r>
      <w:r w:rsidR="000B6C06">
        <w:rPr>
          <w:rFonts w:ascii="Arial" w:hAnsi="Arial" w:cs="Arial"/>
          <w:sz w:val="24"/>
          <w:szCs w:val="24"/>
        </w:rPr>
        <w:t>*</w:t>
      </w:r>
      <w:r w:rsidRPr="000C5DE8">
        <w:rPr>
          <w:rFonts w:ascii="Arial" w:hAnsi="Arial" w:cs="Arial"/>
          <w:sz w:val="24"/>
          <w:szCs w:val="24"/>
        </w:rPr>
        <w:t>.</w:t>
      </w:r>
    </w:p>
    <w:p w14:paraId="17BA21D1" w14:textId="07F8994E" w:rsidR="002A2183" w:rsidRPr="003F05DB" w:rsidRDefault="002A2183" w:rsidP="002A2183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3F05DB">
        <w:rPr>
          <w:rFonts w:ascii="Arial" w:hAnsi="Arial" w:cs="Arial"/>
          <w:sz w:val="24"/>
          <w:szCs w:val="24"/>
        </w:rPr>
        <w:t>ermin dostawy książek i wymiany def</w:t>
      </w:r>
      <w:r>
        <w:rPr>
          <w:rFonts w:ascii="Arial" w:hAnsi="Arial" w:cs="Arial"/>
          <w:sz w:val="24"/>
          <w:szCs w:val="24"/>
        </w:rPr>
        <w:t>ektów wynoszący ……… tygodni</w:t>
      </w:r>
      <w:r w:rsidR="00AD7532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;</w:t>
      </w:r>
    </w:p>
    <w:p w14:paraId="5AB00399" w14:textId="77777777" w:rsidR="002A0D8A" w:rsidRDefault="002A0D8A" w:rsidP="002A0D8A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D86F906" w14:textId="77777777" w:rsidR="00825546" w:rsidRPr="003F05DB" w:rsidRDefault="00825546" w:rsidP="004A1B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Przyjmujemy termin płatności wynoszący 30 dni od daty doręczenia Zamawiającemu prawidłowo wystawionej faktur</w:t>
      </w:r>
      <w:r w:rsidR="00FB0390">
        <w:rPr>
          <w:rFonts w:ascii="Arial" w:hAnsi="Arial" w:cs="Arial"/>
          <w:sz w:val="24"/>
          <w:szCs w:val="24"/>
        </w:rPr>
        <w:t>y.</w:t>
      </w:r>
    </w:p>
    <w:p w14:paraId="2E0C18FF" w14:textId="77777777" w:rsidR="00825546" w:rsidRPr="003F05DB" w:rsidRDefault="00825546" w:rsidP="004A1B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 xml:space="preserve">W przypadku wyboru naszej oferty zobowiązujemy się do wniesienia przed podpisaniem umowy zabezpieczenia należytego jej wykonania w wysokości </w:t>
      </w:r>
      <w:r w:rsidRPr="0096524D">
        <w:rPr>
          <w:rFonts w:ascii="Arial" w:hAnsi="Arial" w:cs="Arial"/>
          <w:sz w:val="24"/>
          <w:szCs w:val="24"/>
        </w:rPr>
        <w:t>3% maksymalnej</w:t>
      </w:r>
      <w:r w:rsidRPr="003F05DB">
        <w:rPr>
          <w:rFonts w:ascii="Arial" w:hAnsi="Arial" w:cs="Arial"/>
          <w:sz w:val="24"/>
          <w:szCs w:val="24"/>
        </w:rPr>
        <w:t xml:space="preserve"> wartości brutto umowy.</w:t>
      </w:r>
    </w:p>
    <w:p w14:paraId="2127C2DC" w14:textId="677866CF" w:rsidR="00D362FD" w:rsidRDefault="00825546" w:rsidP="00D362F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lastRenderedPageBreak/>
        <w:t>Oświadczamy, że uważamy się za związanych niniejszą ofertą przez okres 30</w:t>
      </w:r>
      <w:r w:rsidR="007828B7">
        <w:rPr>
          <w:rFonts w:ascii="Arial" w:hAnsi="Arial" w:cs="Arial"/>
          <w:sz w:val="24"/>
          <w:szCs w:val="24"/>
        </w:rPr>
        <w:t> </w:t>
      </w:r>
      <w:r w:rsidRPr="003F05DB">
        <w:rPr>
          <w:rFonts w:ascii="Arial" w:hAnsi="Arial" w:cs="Arial"/>
          <w:sz w:val="24"/>
          <w:szCs w:val="24"/>
        </w:rPr>
        <w:t>dni</w:t>
      </w:r>
      <w:r w:rsidR="00557007">
        <w:rPr>
          <w:rFonts w:ascii="Arial" w:hAnsi="Arial" w:cs="Arial"/>
          <w:sz w:val="24"/>
          <w:szCs w:val="24"/>
        </w:rPr>
        <w:t>.</w:t>
      </w:r>
      <w:r w:rsidRPr="003F05DB">
        <w:rPr>
          <w:rFonts w:ascii="Arial" w:hAnsi="Arial" w:cs="Arial"/>
          <w:sz w:val="24"/>
          <w:szCs w:val="24"/>
        </w:rPr>
        <w:t xml:space="preserve"> </w:t>
      </w:r>
      <w:r w:rsidR="00557007">
        <w:rPr>
          <w:rFonts w:ascii="Arial" w:hAnsi="Arial" w:cs="Arial"/>
          <w:sz w:val="24"/>
          <w:szCs w:val="24"/>
        </w:rPr>
        <w:t>B</w:t>
      </w:r>
      <w:r w:rsidRPr="003F05DB">
        <w:rPr>
          <w:rFonts w:ascii="Arial" w:hAnsi="Arial" w:cs="Arial"/>
          <w:sz w:val="24"/>
          <w:szCs w:val="24"/>
        </w:rPr>
        <w:t>ieg terminu rozpoczyna się wraz z upływem ostate</w:t>
      </w:r>
      <w:r w:rsidR="00557007">
        <w:rPr>
          <w:rFonts w:ascii="Arial" w:hAnsi="Arial" w:cs="Arial"/>
          <w:sz w:val="24"/>
          <w:szCs w:val="24"/>
        </w:rPr>
        <w:t>cznego terminu składania ofert.</w:t>
      </w:r>
    </w:p>
    <w:p w14:paraId="0D6B2BB2" w14:textId="77777777" w:rsidR="00D362FD" w:rsidRPr="00D362FD" w:rsidRDefault="00D362FD" w:rsidP="00D362F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62FD">
        <w:rPr>
          <w:rFonts w:ascii="Arial" w:hAnsi="Arial" w:cs="Arial"/>
          <w:sz w:val="24"/>
          <w:szCs w:val="24"/>
        </w:rPr>
        <w:t xml:space="preserve">Adres korespondencyjny Wykonawcy: ……………………… tel. ……………………, </w:t>
      </w:r>
    </w:p>
    <w:p w14:paraId="637800DC" w14:textId="77777777" w:rsidR="00D362FD" w:rsidRDefault="00D362FD" w:rsidP="00D362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e-mail:………………</w:t>
      </w:r>
    </w:p>
    <w:p w14:paraId="0DC5F6C7" w14:textId="3274A0E7" w:rsidR="00D362FD" w:rsidRDefault="00D362FD" w:rsidP="00D362F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362FD">
        <w:rPr>
          <w:rFonts w:ascii="Arial" w:hAnsi="Arial" w:cs="Arial"/>
          <w:sz w:val="24"/>
          <w:szCs w:val="24"/>
        </w:rPr>
        <w:t>Osoba uprawniona do kontaktów z Zamawiającym: …………….……………, tel.: ……………………, e-mail: …………..……</w:t>
      </w:r>
    </w:p>
    <w:p w14:paraId="7E98F79F" w14:textId="77777777" w:rsidR="00D362FD" w:rsidRPr="00D362FD" w:rsidRDefault="00D362FD" w:rsidP="00D362F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608BF7" w14:textId="77777777" w:rsidR="00825546" w:rsidRPr="00557007" w:rsidRDefault="00825546" w:rsidP="00B76574">
      <w:pPr>
        <w:spacing w:line="360" w:lineRule="auto"/>
        <w:rPr>
          <w:rFonts w:ascii="Arial" w:hAnsi="Arial" w:cs="Arial"/>
          <w:sz w:val="48"/>
          <w:szCs w:val="48"/>
        </w:rPr>
      </w:pPr>
    </w:p>
    <w:p w14:paraId="0BE670A7" w14:textId="77777777" w:rsidR="00173BC2" w:rsidRPr="003F05DB" w:rsidRDefault="00825546" w:rsidP="00B765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05DB">
        <w:rPr>
          <w:rFonts w:ascii="Arial" w:hAnsi="Arial" w:cs="Arial"/>
          <w:sz w:val="24"/>
          <w:szCs w:val="24"/>
        </w:rPr>
        <w:t>…………………………………</w:t>
      </w:r>
      <w:r w:rsidR="00173BC2">
        <w:rPr>
          <w:rFonts w:ascii="Arial" w:hAnsi="Arial" w:cs="Arial"/>
          <w:sz w:val="24"/>
          <w:szCs w:val="24"/>
        </w:rPr>
        <w:tab/>
      </w:r>
      <w:r w:rsidR="00173BC2">
        <w:rPr>
          <w:rFonts w:ascii="Arial" w:hAnsi="Arial" w:cs="Arial"/>
          <w:sz w:val="24"/>
          <w:szCs w:val="24"/>
        </w:rPr>
        <w:tab/>
      </w:r>
      <w:r w:rsidR="00173BC2">
        <w:rPr>
          <w:rFonts w:ascii="Arial" w:hAnsi="Arial" w:cs="Arial"/>
          <w:sz w:val="24"/>
          <w:szCs w:val="24"/>
        </w:rPr>
        <w:tab/>
      </w:r>
      <w:r w:rsidR="00173BC2">
        <w:rPr>
          <w:rFonts w:ascii="Arial" w:hAnsi="Arial" w:cs="Arial"/>
          <w:sz w:val="24"/>
          <w:szCs w:val="24"/>
        </w:rPr>
        <w:tab/>
      </w:r>
      <w:r w:rsidR="00173BC2" w:rsidRPr="003F05DB">
        <w:rPr>
          <w:rFonts w:ascii="Arial" w:hAnsi="Arial" w:cs="Arial"/>
          <w:sz w:val="24"/>
          <w:szCs w:val="24"/>
        </w:rPr>
        <w:t>…………………………………</w:t>
      </w:r>
    </w:p>
    <w:p w14:paraId="227C7C0E" w14:textId="70F443F1" w:rsidR="00825546" w:rsidRDefault="00825546" w:rsidP="00B76574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173BC2">
        <w:rPr>
          <w:rFonts w:ascii="Arial" w:hAnsi="Arial" w:cs="Arial"/>
          <w:sz w:val="18"/>
          <w:szCs w:val="18"/>
        </w:rPr>
        <w:t>miejscowość, data</w:t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</w:r>
      <w:r w:rsidRPr="00173BC2">
        <w:rPr>
          <w:rFonts w:ascii="Arial" w:hAnsi="Arial" w:cs="Arial"/>
          <w:sz w:val="18"/>
          <w:szCs w:val="18"/>
        </w:rPr>
        <w:tab/>
        <w:t>podpis osoby upoważnionej</w:t>
      </w:r>
    </w:p>
    <w:p w14:paraId="65DF5A9A" w14:textId="44A3AF12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680194F" w14:textId="0B57C864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41AF4BE4" w14:textId="7CFF4011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6749CF00" w14:textId="15971289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FAEDBF2" w14:textId="5238CC5F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68054335" w14:textId="2CF03B45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71E98F1" w14:textId="0BDE04FC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F71EA32" w14:textId="30327847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B3CF5CA" w14:textId="0CAE107E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CBB578A" w14:textId="0A1A1198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5219A22" w14:textId="1522E0BF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614C36B" w14:textId="1599DD61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4ACE8F4E" w14:textId="715C7E99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4719691" w14:textId="14A9EA35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58AA934" w14:textId="438A0156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0622B18" w14:textId="711BEBF1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57376D8B" w14:textId="0472440B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EA9059B" w14:textId="2548DA36" w:rsidR="00AD7532" w:rsidRDefault="00AD7532" w:rsidP="00B76574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223910CC" w14:textId="47CDFABF" w:rsidR="00825546" w:rsidRDefault="00AD7532" w:rsidP="00532F81">
      <w:pPr>
        <w:spacing w:after="0" w:line="360" w:lineRule="auto"/>
        <w:jc w:val="both"/>
        <w:rPr>
          <w:ins w:id="1" w:author="Aleksandra Szczypek" w:date="2026-01-08T16:23:00Z"/>
          <w:rFonts w:ascii="Arial" w:hAnsi="Arial" w:cs="Arial"/>
          <w:sz w:val="18"/>
          <w:szCs w:val="18"/>
        </w:rPr>
      </w:pPr>
      <w:r w:rsidRPr="00532F81">
        <w:rPr>
          <w:rFonts w:ascii="Arial" w:hAnsi="Arial" w:cs="Arial"/>
          <w:sz w:val="18"/>
          <w:szCs w:val="18"/>
        </w:rPr>
        <w:t>*Termin dostawy winien zostać określony w pełnych dniach (dla części I) albo tygodniach (dla części II). W</w:t>
      </w:r>
      <w:r w:rsidR="007828B7">
        <w:rPr>
          <w:rFonts w:ascii="Arial" w:hAnsi="Arial" w:cs="Arial"/>
          <w:sz w:val="18"/>
          <w:szCs w:val="18"/>
        </w:rPr>
        <w:t> </w:t>
      </w:r>
      <w:r w:rsidRPr="00532F81">
        <w:rPr>
          <w:rFonts w:ascii="Arial" w:hAnsi="Arial" w:cs="Arial"/>
          <w:sz w:val="18"/>
          <w:szCs w:val="18"/>
        </w:rPr>
        <w:t>przypadku, gdy termin zostanie określony w niepełnych dniach albo tygodniach, Zamawiający zaokrągli go w</w:t>
      </w:r>
      <w:r w:rsidR="007828B7">
        <w:rPr>
          <w:rFonts w:ascii="Arial" w:hAnsi="Arial" w:cs="Arial"/>
          <w:sz w:val="18"/>
          <w:szCs w:val="18"/>
        </w:rPr>
        <w:t> </w:t>
      </w:r>
      <w:r w:rsidRPr="00532F81">
        <w:rPr>
          <w:rFonts w:ascii="Arial" w:hAnsi="Arial" w:cs="Arial"/>
          <w:sz w:val="18"/>
          <w:szCs w:val="18"/>
        </w:rPr>
        <w:t>górę do najbliższego pełnego dnia albo tygodnia zarówno na potrzeby oceny ofert, jak i wpisania do umowy. Termin powyżej 10 dni (dla części I) i powyżej 6 tygodni (dla części II) powoduje odrzucenie oferty.</w:t>
      </w:r>
    </w:p>
    <w:p w14:paraId="20EA5C41" w14:textId="4419521F" w:rsidR="000B6C06" w:rsidRPr="00532F81" w:rsidRDefault="000B6C06" w:rsidP="000B6C0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>*</w:t>
      </w:r>
      <w:r w:rsidRPr="000C574B">
        <w:t xml:space="preserve"> </w:t>
      </w:r>
      <w:r w:rsidRPr="000C574B">
        <w:rPr>
          <w:rFonts w:ascii="Arial" w:hAnsi="Arial" w:cs="Arial"/>
          <w:sz w:val="18"/>
          <w:szCs w:val="18"/>
        </w:rPr>
        <w:t>W przypadku publikacji zagranicznych, których cena katalogowa podana jest w walucie obcej, do przeliczenia ceny stosuje się średni kurs NBP z dnia poprzedzającego przygotowanie wyceny przez Wykonawcę.</w:t>
      </w:r>
    </w:p>
    <w:p w14:paraId="04EA05BA" w14:textId="77777777" w:rsidR="000B6C06" w:rsidRPr="003F05DB" w:rsidRDefault="000B6C06" w:rsidP="00532F8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B6C06" w:rsidRPr="003F0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82AFA" w14:textId="77777777" w:rsidR="008C2789" w:rsidRDefault="008C2789" w:rsidP="008C2789">
      <w:pPr>
        <w:spacing w:after="0" w:line="240" w:lineRule="auto"/>
      </w:pPr>
      <w:r>
        <w:separator/>
      </w:r>
    </w:p>
  </w:endnote>
  <w:endnote w:type="continuationSeparator" w:id="0">
    <w:p w14:paraId="3DF5DB30" w14:textId="77777777" w:rsidR="008C2789" w:rsidRDefault="008C2789" w:rsidP="008C2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AB0AF" w14:textId="77777777" w:rsidR="008C2789" w:rsidRDefault="008C2789" w:rsidP="008C2789">
      <w:pPr>
        <w:spacing w:after="0" w:line="240" w:lineRule="auto"/>
      </w:pPr>
      <w:r>
        <w:separator/>
      </w:r>
    </w:p>
  </w:footnote>
  <w:footnote w:type="continuationSeparator" w:id="0">
    <w:p w14:paraId="7D29AC56" w14:textId="77777777" w:rsidR="008C2789" w:rsidRDefault="008C2789" w:rsidP="008C2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21349"/>
    <w:multiLevelType w:val="hybridMultilevel"/>
    <w:tmpl w:val="2C3ED5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E6658"/>
    <w:multiLevelType w:val="hybridMultilevel"/>
    <w:tmpl w:val="A518365C"/>
    <w:lvl w:ilvl="0" w:tplc="1F4AA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546C40"/>
    <w:multiLevelType w:val="hybridMultilevel"/>
    <w:tmpl w:val="7498710C"/>
    <w:lvl w:ilvl="0" w:tplc="1F4AA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0A6DED"/>
    <w:multiLevelType w:val="hybridMultilevel"/>
    <w:tmpl w:val="1C1CA796"/>
    <w:lvl w:ilvl="0" w:tplc="E9145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001E41"/>
    <w:multiLevelType w:val="hybridMultilevel"/>
    <w:tmpl w:val="A518365C"/>
    <w:lvl w:ilvl="0" w:tplc="1F4AA6A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145977"/>
    <w:multiLevelType w:val="hybridMultilevel"/>
    <w:tmpl w:val="FDCC08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A5F52"/>
    <w:multiLevelType w:val="hybridMultilevel"/>
    <w:tmpl w:val="0916E9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70B18"/>
    <w:multiLevelType w:val="hybridMultilevel"/>
    <w:tmpl w:val="935236D8"/>
    <w:lvl w:ilvl="0" w:tplc="6E2E37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64D96"/>
    <w:multiLevelType w:val="hybridMultilevel"/>
    <w:tmpl w:val="01766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B2584B"/>
    <w:multiLevelType w:val="hybridMultilevel"/>
    <w:tmpl w:val="CBC4D5CE"/>
    <w:lvl w:ilvl="0" w:tplc="B450DC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ksandra Szczypek">
    <w15:presenceInfo w15:providerId="None" w15:userId="Aleksandra Szczyp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D45"/>
    <w:rsid w:val="0003754A"/>
    <w:rsid w:val="000861DC"/>
    <w:rsid w:val="000A4D65"/>
    <w:rsid w:val="000B6C06"/>
    <w:rsid w:val="000C574B"/>
    <w:rsid w:val="000C5DE8"/>
    <w:rsid w:val="000E5EE3"/>
    <w:rsid w:val="000F6243"/>
    <w:rsid w:val="0011091A"/>
    <w:rsid w:val="00134E57"/>
    <w:rsid w:val="00160E7A"/>
    <w:rsid w:val="00173BC2"/>
    <w:rsid w:val="00173EED"/>
    <w:rsid w:val="001A5FB6"/>
    <w:rsid w:val="001E68CD"/>
    <w:rsid w:val="001F557C"/>
    <w:rsid w:val="00201C46"/>
    <w:rsid w:val="00232F77"/>
    <w:rsid w:val="00244B0C"/>
    <w:rsid w:val="00282A29"/>
    <w:rsid w:val="002A0D8A"/>
    <w:rsid w:val="002A2183"/>
    <w:rsid w:val="002A4B0D"/>
    <w:rsid w:val="002D1721"/>
    <w:rsid w:val="003D19D8"/>
    <w:rsid w:val="003F05DB"/>
    <w:rsid w:val="00416A36"/>
    <w:rsid w:val="00442534"/>
    <w:rsid w:val="00443F3A"/>
    <w:rsid w:val="004A1BF7"/>
    <w:rsid w:val="004E5869"/>
    <w:rsid w:val="00532F81"/>
    <w:rsid w:val="00557007"/>
    <w:rsid w:val="00686373"/>
    <w:rsid w:val="00696637"/>
    <w:rsid w:val="00701487"/>
    <w:rsid w:val="00731659"/>
    <w:rsid w:val="0074369F"/>
    <w:rsid w:val="00750D9C"/>
    <w:rsid w:val="007828B7"/>
    <w:rsid w:val="007C41A9"/>
    <w:rsid w:val="007F5D45"/>
    <w:rsid w:val="00813F59"/>
    <w:rsid w:val="00825546"/>
    <w:rsid w:val="00864ED8"/>
    <w:rsid w:val="008854B9"/>
    <w:rsid w:val="008925A9"/>
    <w:rsid w:val="008A5B0A"/>
    <w:rsid w:val="008C2789"/>
    <w:rsid w:val="008E5EF8"/>
    <w:rsid w:val="008F35C4"/>
    <w:rsid w:val="00911981"/>
    <w:rsid w:val="0096524D"/>
    <w:rsid w:val="00A0712A"/>
    <w:rsid w:val="00A120E1"/>
    <w:rsid w:val="00A4167E"/>
    <w:rsid w:val="00A47C5F"/>
    <w:rsid w:val="00AB047D"/>
    <w:rsid w:val="00AC5DD8"/>
    <w:rsid w:val="00AD1DB1"/>
    <w:rsid w:val="00AD7532"/>
    <w:rsid w:val="00AE21E2"/>
    <w:rsid w:val="00B76574"/>
    <w:rsid w:val="00BC195F"/>
    <w:rsid w:val="00BD1A43"/>
    <w:rsid w:val="00C3117C"/>
    <w:rsid w:val="00C5463B"/>
    <w:rsid w:val="00D26BF7"/>
    <w:rsid w:val="00D362FD"/>
    <w:rsid w:val="00D545BF"/>
    <w:rsid w:val="00DA0756"/>
    <w:rsid w:val="00DB206F"/>
    <w:rsid w:val="00DB3396"/>
    <w:rsid w:val="00DC0819"/>
    <w:rsid w:val="00DD1DF8"/>
    <w:rsid w:val="00E07EC5"/>
    <w:rsid w:val="00E172FB"/>
    <w:rsid w:val="00E62C2C"/>
    <w:rsid w:val="00E72FA7"/>
    <w:rsid w:val="00F15EE8"/>
    <w:rsid w:val="00F72CC9"/>
    <w:rsid w:val="00FB0390"/>
    <w:rsid w:val="00FB4D44"/>
    <w:rsid w:val="00FB6FD4"/>
    <w:rsid w:val="00FC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EB18"/>
  <w15:docId w15:val="{A245F27A-8CDC-419F-892C-D756A4F1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F59"/>
    <w:pPr>
      <w:ind w:left="720"/>
      <w:contextualSpacing/>
    </w:pPr>
  </w:style>
  <w:style w:type="table" w:styleId="Tabela-Siatka">
    <w:name w:val="Table Grid"/>
    <w:basedOn w:val="Standardowy"/>
    <w:uiPriority w:val="39"/>
    <w:rsid w:val="003F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F6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6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2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24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72FA7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D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9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7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7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7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5695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023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D18F-592D-4816-8822-AF427254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567</Words>
  <Characters>3408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2023-08-31T10:32:00Z</cp:lastPrinted>
  <dcterms:created xsi:type="dcterms:W3CDTF">2022-05-25T08:33:00Z</dcterms:created>
  <dcterms:modified xsi:type="dcterms:W3CDTF">2026-01-08T15:32:00Z</dcterms:modified>
</cp:coreProperties>
</file>